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37C" w:rsidRPr="00BF50ED" w:rsidRDefault="006A037C" w:rsidP="006A037C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6A037C" w:rsidRPr="006479DF" w:rsidRDefault="006A037C" w:rsidP="006A037C">
      <w:pPr>
        <w:jc w:val="center"/>
        <w:rPr>
          <w:b/>
          <w:sz w:val="20"/>
          <w:szCs w:val="20"/>
        </w:rPr>
      </w:pPr>
    </w:p>
    <w:p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157FA0" w:rsidDel="00303543">
              <w:rPr>
                <w:b/>
                <w:sz w:val="32"/>
                <w:szCs w:val="32"/>
              </w:rPr>
              <w:delText>7</w:delText>
            </w:r>
          </w:del>
          <w:ins w:id="1" w:author="Autor">
            <w:r w:rsidR="00303543">
              <w:rPr>
                <w:b/>
                <w:sz w:val="32"/>
                <w:szCs w:val="32"/>
              </w:rPr>
              <w:t>8</w:t>
            </w:r>
          </w:ins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157FA0" w:rsidP="00157FA0">
            <w:pPr>
              <w:jc w:val="both"/>
              <w:rPr>
                <w:szCs w:val="20"/>
              </w:rPr>
            </w:pPr>
            <w:r>
              <w:t>Ministerstvo investícií, regionálneho rozvoja a informatizácie SR</w:t>
            </w:r>
            <w:r w:rsidR="006A037C">
              <w:rPr>
                <w:szCs w:val="20"/>
              </w:rPr>
              <w:t xml:space="preserve"> v súlade s kapitolou 1.2, ods. 3, písm. a) Systému riadenia </w:t>
            </w:r>
            <w:r w:rsidR="006A037C" w:rsidRPr="003B0DFE">
              <w:rPr>
                <w:szCs w:val="20"/>
              </w:rPr>
              <w:t>európskych</w:t>
            </w:r>
            <w:r w:rsidR="006A037C">
              <w:rPr>
                <w:szCs w:val="20"/>
              </w:rPr>
              <w:t xml:space="preserve"> </w:t>
            </w:r>
            <w:r w:rsidR="006A037C" w:rsidRPr="003B0DFE">
              <w:rPr>
                <w:szCs w:val="20"/>
              </w:rPr>
              <w:t>štrukturálnych a</w:t>
            </w:r>
            <w:r w:rsidR="006A037C">
              <w:rPr>
                <w:szCs w:val="20"/>
              </w:rPr>
              <w:t> </w:t>
            </w:r>
            <w:r w:rsidR="006A037C" w:rsidRPr="003B0DFE">
              <w:rPr>
                <w:szCs w:val="20"/>
              </w:rPr>
              <w:t>investičných</w:t>
            </w:r>
            <w:r w:rsidR="006A037C">
              <w:rPr>
                <w:szCs w:val="20"/>
              </w:rPr>
              <w:t xml:space="preserve"> </w:t>
            </w:r>
            <w:r w:rsidR="006A037C" w:rsidRPr="003B0DFE">
              <w:rPr>
                <w:szCs w:val="20"/>
              </w:rPr>
              <w:t>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812AA9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812AA9" w:rsidP="003008E0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92422315AF214DF695374E9C446762C0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2" w:author="Autor">
                  <w:r w:rsidR="00157FA0" w:rsidDel="00303543">
                    <w:rPr>
                      <w:szCs w:val="20"/>
                    </w:rPr>
                    <w:delText>30.10.2020</w:delText>
                  </w:r>
                </w:del>
                <w:ins w:id="3" w:author="Autor">
                  <w:r w:rsidR="00303543">
                    <w:rPr>
                      <w:szCs w:val="20"/>
                    </w:rPr>
                    <w:t>30.04.2021</w:t>
                  </w:r>
                </w:ins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21-06-1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157FA0" w:rsidP="003008E0">
                <w:pPr>
                  <w:jc w:val="both"/>
                  <w:rPr>
                    <w:szCs w:val="20"/>
                  </w:rPr>
                </w:pPr>
                <w:del w:id="4" w:author="Autor">
                  <w:r w:rsidDel="00DB1DFC">
                    <w:rPr>
                      <w:szCs w:val="20"/>
                    </w:rPr>
                    <w:delText>31.10.2020</w:delText>
                  </w:r>
                </w:del>
                <w:ins w:id="5" w:author="Autor">
                  <w:r w:rsidR="00DB1DFC">
                    <w:rPr>
                      <w:szCs w:val="20"/>
                    </w:rPr>
                    <w:t>15.06.2021</w:t>
                  </w:r>
                </w:ins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6A037C" w:rsidRPr="00047930" w:rsidRDefault="006A037C" w:rsidP="006A037C">
            <w:pPr>
              <w:jc w:val="both"/>
            </w:pPr>
            <w:r>
              <w:t>JUDr. Denisa Žiláková</w:t>
            </w:r>
          </w:p>
          <w:p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lastRenderedPageBreak/>
        <w:t>Vzor</w:t>
      </w:r>
      <w:bookmarkStart w:id="6" w:name="_GoBack"/>
      <w:bookmarkEnd w:id="6"/>
      <w:r>
        <w:t xml:space="preserve">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default" r:id="rId10"/>
      <w:footerReference w:type="default" r:id="rId11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AA9" w:rsidRDefault="00812AA9">
      <w:r>
        <w:separator/>
      </w:r>
    </w:p>
  </w:endnote>
  <w:endnote w:type="continuationSeparator" w:id="0">
    <w:p w:rsidR="00812AA9" w:rsidRDefault="0081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9C4B81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B1DFC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AA9" w:rsidRDefault="00812AA9">
      <w:r>
        <w:separator/>
      </w:r>
    </w:p>
  </w:footnote>
  <w:footnote w:type="continuationSeparator" w:id="0">
    <w:p w:rsidR="00812AA9" w:rsidRDefault="00812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E70FAA" wp14:editId="3550CE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E67156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E6CC1612902442CA9FCF190E71786DFA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:rsidR="00507A41" w:rsidRPr="00627EA3" w:rsidRDefault="00157FA0" w:rsidP="00507A41">
        <w:pPr>
          <w:pStyle w:val="Hlavika"/>
          <w:jc w:val="right"/>
        </w:pPr>
        <w:del w:id="7" w:author="Autor">
          <w:r w:rsidDel="00DB1DFC">
            <w:rPr>
              <w:szCs w:val="20"/>
            </w:rPr>
            <w:delText>31.10.2020</w:delText>
          </w:r>
        </w:del>
        <w:ins w:id="8" w:author="Autor">
          <w:r w:rsidR="00DB1DFC">
            <w:rPr>
              <w:szCs w:val="20"/>
            </w:rPr>
            <w:t>15.06.2021</w:t>
          </w:r>
        </w:ins>
      </w:p>
    </w:sdtContent>
  </w:sdt>
  <w:p w:rsidR="007D30A7" w:rsidRDefault="007D30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A7"/>
    <w:rsid w:val="0005236E"/>
    <w:rsid w:val="000745DF"/>
    <w:rsid w:val="00101289"/>
    <w:rsid w:val="00125FF3"/>
    <w:rsid w:val="001309F0"/>
    <w:rsid w:val="00157FA0"/>
    <w:rsid w:val="001F5652"/>
    <w:rsid w:val="00255201"/>
    <w:rsid w:val="002A327C"/>
    <w:rsid w:val="002B0909"/>
    <w:rsid w:val="002E0215"/>
    <w:rsid w:val="002E4A3E"/>
    <w:rsid w:val="003008E0"/>
    <w:rsid w:val="00303543"/>
    <w:rsid w:val="003052AA"/>
    <w:rsid w:val="0037067F"/>
    <w:rsid w:val="003853F3"/>
    <w:rsid w:val="00413490"/>
    <w:rsid w:val="00424DE8"/>
    <w:rsid w:val="0044612C"/>
    <w:rsid w:val="004B1C59"/>
    <w:rsid w:val="004B4618"/>
    <w:rsid w:val="00507A41"/>
    <w:rsid w:val="00565CF5"/>
    <w:rsid w:val="00595B62"/>
    <w:rsid w:val="005B4813"/>
    <w:rsid w:val="0067129D"/>
    <w:rsid w:val="006A037C"/>
    <w:rsid w:val="006A26B6"/>
    <w:rsid w:val="006D6099"/>
    <w:rsid w:val="007831B8"/>
    <w:rsid w:val="00784514"/>
    <w:rsid w:val="00787AED"/>
    <w:rsid w:val="007D30A7"/>
    <w:rsid w:val="008041CD"/>
    <w:rsid w:val="00812AA9"/>
    <w:rsid w:val="00874317"/>
    <w:rsid w:val="008809FB"/>
    <w:rsid w:val="008B059F"/>
    <w:rsid w:val="008E64F3"/>
    <w:rsid w:val="008E6BB8"/>
    <w:rsid w:val="008F7D3F"/>
    <w:rsid w:val="0093414A"/>
    <w:rsid w:val="0094694B"/>
    <w:rsid w:val="00956DE1"/>
    <w:rsid w:val="0096342F"/>
    <w:rsid w:val="009C3190"/>
    <w:rsid w:val="00A614D5"/>
    <w:rsid w:val="00AD5A87"/>
    <w:rsid w:val="00AE1EE2"/>
    <w:rsid w:val="00AE28AE"/>
    <w:rsid w:val="00AF4BF5"/>
    <w:rsid w:val="00B0668D"/>
    <w:rsid w:val="00B70D3B"/>
    <w:rsid w:val="00B74E02"/>
    <w:rsid w:val="00BE1DD1"/>
    <w:rsid w:val="00C958C0"/>
    <w:rsid w:val="00CA18BA"/>
    <w:rsid w:val="00CA1AE6"/>
    <w:rsid w:val="00D34CFD"/>
    <w:rsid w:val="00D42063"/>
    <w:rsid w:val="00D478A9"/>
    <w:rsid w:val="00D74A8F"/>
    <w:rsid w:val="00D876CB"/>
    <w:rsid w:val="00DB1DFC"/>
    <w:rsid w:val="00DD7B0F"/>
    <w:rsid w:val="00DF0A4B"/>
    <w:rsid w:val="00F209E0"/>
    <w:rsid w:val="00F45547"/>
    <w:rsid w:val="00F53F27"/>
    <w:rsid w:val="00F5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80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3330E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92422315AF214DF695374E9C446762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C87F0-C3B4-4DA7-9C3A-00943A1A6D21}"/>
      </w:docPartPr>
      <w:docPartBody>
        <w:p w:rsidR="003A0BA0" w:rsidRDefault="0034453C" w:rsidP="0034453C">
          <w:pPr>
            <w:pStyle w:val="92422315AF214DF695374E9C446762C0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03330E"/>
    <w:rsid w:val="002E6836"/>
    <w:rsid w:val="00320F64"/>
    <w:rsid w:val="0034453C"/>
    <w:rsid w:val="003732DC"/>
    <w:rsid w:val="00381472"/>
    <w:rsid w:val="003A0BA0"/>
    <w:rsid w:val="003C3937"/>
    <w:rsid w:val="004E26C0"/>
    <w:rsid w:val="004E4D19"/>
    <w:rsid w:val="00524C84"/>
    <w:rsid w:val="005D5384"/>
    <w:rsid w:val="00652FB2"/>
    <w:rsid w:val="00717A82"/>
    <w:rsid w:val="00770088"/>
    <w:rsid w:val="008106D8"/>
    <w:rsid w:val="008E6D82"/>
    <w:rsid w:val="00947CB2"/>
    <w:rsid w:val="00965220"/>
    <w:rsid w:val="009954CE"/>
    <w:rsid w:val="009D7A2B"/>
    <w:rsid w:val="00B5018E"/>
    <w:rsid w:val="00B82C0C"/>
    <w:rsid w:val="00BF72A4"/>
    <w:rsid w:val="00C8423B"/>
    <w:rsid w:val="00CB5992"/>
    <w:rsid w:val="00CF1D8C"/>
    <w:rsid w:val="00D25BF2"/>
    <w:rsid w:val="00D547EF"/>
    <w:rsid w:val="00E60AFB"/>
    <w:rsid w:val="00E65E6D"/>
    <w:rsid w:val="00E768A2"/>
    <w:rsid w:val="00F62BBA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4453C"/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  <w:style w:type="paragraph" w:customStyle="1" w:styleId="92422315AF214DF695374E9C446762C0">
    <w:name w:val="92422315AF214DF695374E9C446762C0"/>
    <w:rsid w:val="0034453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2BDD8-3B52-45F5-A339-55F99ED1E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2019-10-28T09:34:00Z</dcterms:created>
  <dcterms:modified xsi:type="dcterms:W3CDTF">2021-04-27T10:35:00Z</dcterms:modified>
</cp:coreProperties>
</file>